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02BF" w14:textId="77777777" w:rsidR="002A1CBA" w:rsidRPr="008046FD" w:rsidRDefault="002A1CBA" w:rsidP="003D43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046F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ПРиложение № 3</w:t>
      </w:r>
    </w:p>
    <w:p w14:paraId="0B2B02C0" w14:textId="77777777" w:rsidR="002A1CBA" w:rsidRPr="008046FD" w:rsidRDefault="002A1CBA" w:rsidP="002A1C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04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КОММЕРЧЕСКИЕ УСЛОВИЯ ПОСТАВКИ ТОВАРА</w:t>
      </w: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d w:val="1177161409"/>
      </w:sdtPr>
      <w:sdtContent>
        <w:p w14:paraId="0B2B02C1" w14:textId="7AE598DB" w:rsidR="002A1CBA" w:rsidRPr="008046FD" w:rsidRDefault="002A1CBA" w:rsidP="002A1CB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8046FD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к Договору поставки №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</w:t>
          </w:r>
          <w:r w:rsidRPr="008046FD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____________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</w:t>
          </w:r>
          <w:r w:rsidRPr="008046FD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от «__» ______ 20</w:t>
          </w:r>
          <w:r w:rsidR="00AC75E3" w:rsidRPr="00AC75E3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2</w:t>
          </w:r>
          <w:r w:rsidRPr="008046FD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__года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instrText xml:space="preserve"> MERGEFIELD Дата </w:instrTex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fldChar w:fldCharType="end"/>
          </w:r>
        </w:p>
      </w:sdtContent>
    </w:sdt>
    <w:p w14:paraId="0B2B02C2" w14:textId="77777777" w:rsidR="002A1CBA" w:rsidRPr="008046FD" w:rsidRDefault="002A1CBA" w:rsidP="002A1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2B02C3" w14:textId="5525FEE5" w:rsidR="002A1CBA" w:rsidRPr="008046FD" w:rsidRDefault="002A1CBA" w:rsidP="002A1CBA">
      <w:pPr>
        <w:tabs>
          <w:tab w:val="left" w:pos="808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804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«__» _________ 20</w:t>
      </w:r>
      <w:r w:rsidR="00AC75E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  <w:r w:rsidRPr="00804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MERGEFIELD Дата </w:instrTex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14:paraId="0B2B02C4" w14:textId="77777777" w:rsidR="002A1CBA" w:rsidRPr="008046FD" w:rsidRDefault="002A1CBA" w:rsidP="002A1CBA">
      <w:pPr>
        <w:tabs>
          <w:tab w:val="left" w:pos="808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105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81"/>
        <w:gridCol w:w="1533"/>
        <w:gridCol w:w="828"/>
        <w:gridCol w:w="660"/>
        <w:gridCol w:w="2853"/>
        <w:gridCol w:w="900"/>
        <w:gridCol w:w="1440"/>
        <w:gridCol w:w="178"/>
        <w:gridCol w:w="1984"/>
      </w:tblGrid>
      <w:tr w:rsidR="002A1CBA" w:rsidRPr="008046FD" w14:paraId="0B2B02C8" w14:textId="77777777" w:rsidTr="009E35E6">
        <w:trPr>
          <w:trHeight w:val="525"/>
        </w:trPr>
        <w:tc>
          <w:tcPr>
            <w:tcW w:w="6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5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условия поставки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6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7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A1CBA" w:rsidRPr="008046FD" w14:paraId="0B2B02CF" w14:textId="77777777" w:rsidTr="009E35E6">
        <w:trPr>
          <w:trHeight w:val="4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9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A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B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C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CE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2D6" w14:textId="77777777" w:rsidTr="009E35E6">
        <w:trPr>
          <w:trHeight w:val="4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0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960104199" w:edGrp="everyone" w:colFirst="5" w:colLast="5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 Спецификации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Рубли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2DD" w14:textId="77777777" w:rsidTr="009E35E6">
        <w:trPr>
          <w:trHeight w:val="4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7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1345596707" w:edGrp="everyone" w:colFirst="5" w:colLast="5"/>
            <w:permEnd w:id="960104199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8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Товара Покупателем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9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оплаты Товара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Безналичная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2E6" w14:textId="77777777" w:rsidTr="009E35E6">
        <w:trPr>
          <w:trHeight w:val="4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E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242095001" w:edGrp="everyone" w:colFirst="6" w:colLast="6"/>
            <w:permEnd w:id="1345596707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DF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оплаты Товара Покупателем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E0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E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Товаров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E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  <w:p w14:paraId="0B2B02E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E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оплаты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E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permEnd w:id="242095001"/>
      <w:tr w:rsidR="00D14820" w:rsidRPr="008046FD" w14:paraId="210FEBAC" w14:textId="77777777" w:rsidTr="009E35E6">
        <w:trPr>
          <w:trHeight w:val="14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4E69" w14:textId="77777777" w:rsidR="00D14820" w:rsidRPr="008046FD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EF81" w14:textId="77777777" w:rsidR="00D14820" w:rsidRPr="008046FD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0E25" w14:textId="461F271E" w:rsidR="00D14820" w:rsidRPr="008046FD" w:rsidRDefault="001F4216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BE0A" w14:textId="416470F3" w:rsidR="00D14820" w:rsidRPr="00D14820" w:rsidRDefault="00D14820" w:rsidP="00D14820">
            <w:pPr>
              <w:pStyle w:val="a7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D14820">
              <w:rPr>
                <w:sz w:val="20"/>
                <w:szCs w:val="20"/>
              </w:rPr>
              <w:t>продовольственные товары со сроком годности пять и менее дней</w:t>
            </w:r>
          </w:p>
          <w:p w14:paraId="0F285299" w14:textId="77777777" w:rsidR="00D14820" w:rsidRPr="008046FD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710E" w14:textId="4D78CDCF" w:rsidR="00D14820" w:rsidRPr="008046FD" w:rsidRDefault="00D14820" w:rsidP="00D1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permStart w:id="37909965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F425" w14:textId="67D53F2D" w:rsidR="00D14820" w:rsidRPr="00AC75E3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US" w:eastAsia="ru-RU"/>
                </w:rPr>
                <w:id w:val="-1127771851"/>
              </w:sdtPr>
              <w:sdtContent>
                <w:r w:rsidR="00D14820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___</w:t>
                </w:r>
              </w:sdtContent>
            </w:sdt>
            <w:permEnd w:id="37909965"/>
            <w:r w:rsidR="00D14820"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D14820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51B" w14:textId="216DB639" w:rsidR="00D14820" w:rsidRPr="008046FD" w:rsidRDefault="00D14820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не должен превышать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(Восемь)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рабочих </w:t>
            </w:r>
            <w:proofErr w:type="gramStart"/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дней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</w:t>
            </w:r>
            <w:proofErr w:type="gramEnd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приемки товаров Покупателем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 наличии заключенного соглашения на ЭДО (</w:t>
            </w:r>
            <w:r w:rsidR="00682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соглашение № 8 к Договору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рок не должен превышать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Четыре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рабочих дн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 дня приемки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Покупателем. </w:t>
            </w:r>
          </w:p>
        </w:tc>
      </w:tr>
      <w:tr w:rsidR="00D14820" w:rsidRPr="008046FD" w14:paraId="0D638129" w14:textId="77777777" w:rsidTr="009E35E6">
        <w:trPr>
          <w:trHeight w:val="14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8F8B" w14:textId="77777777" w:rsidR="00D14820" w:rsidRPr="008046FD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780C" w14:textId="77777777" w:rsidR="00D14820" w:rsidRPr="008046FD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592B" w14:textId="77777777" w:rsidR="00D14820" w:rsidRPr="008046FD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B7A" w14:textId="25CE54D0" w:rsidR="00D14820" w:rsidRPr="00D14820" w:rsidRDefault="00D14820" w:rsidP="00D14820">
            <w:pPr>
              <w:pStyle w:val="a7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D14820">
              <w:rPr>
                <w:sz w:val="20"/>
                <w:szCs w:val="20"/>
              </w:rPr>
              <w:t xml:space="preserve">продовольственные товары со сроком </w:t>
            </w:r>
            <w:proofErr w:type="gramStart"/>
            <w:r w:rsidRPr="00D14820">
              <w:rPr>
                <w:sz w:val="20"/>
                <w:szCs w:val="20"/>
              </w:rPr>
              <w:t>годности  от</w:t>
            </w:r>
            <w:proofErr w:type="gramEnd"/>
            <w:r w:rsidRPr="00D14820">
              <w:rPr>
                <w:sz w:val="20"/>
                <w:szCs w:val="20"/>
              </w:rPr>
              <w:t xml:space="preserve"> шести до девяти дней включительно</w:t>
            </w:r>
          </w:p>
          <w:p w14:paraId="0141CDA5" w14:textId="77777777" w:rsidR="00D14820" w:rsidRPr="00D14820" w:rsidRDefault="00D1482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F2B4" w14:textId="2E7C6A52" w:rsidR="00D14820" w:rsidRPr="008046FD" w:rsidRDefault="00D14820" w:rsidP="00D1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permStart w:id="1963407276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D357" w14:textId="63391C07" w:rsidR="00D14820" w:rsidRPr="00D14820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US" w:eastAsia="ru-RU"/>
                </w:rPr>
                <w:id w:val="-1575504965"/>
              </w:sdtPr>
              <w:sdtContent>
                <w:r w:rsidR="00D14820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___</w:t>
                </w:r>
              </w:sdtContent>
            </w:sdt>
            <w:permEnd w:id="1963407276"/>
            <w:r w:rsidR="00D14820"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D14820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576C" w14:textId="30694D20" w:rsidR="00D14820" w:rsidRPr="008046FD" w:rsidRDefault="00D14820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не должен превышать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(Восемь)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рабочих </w:t>
            </w:r>
            <w:proofErr w:type="gramStart"/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дней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</w:t>
            </w:r>
            <w:proofErr w:type="gramEnd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приемки товаров Покупателем</w:t>
            </w:r>
          </w:p>
        </w:tc>
      </w:tr>
      <w:tr w:rsidR="002A1CBA" w:rsidRPr="008046FD" w14:paraId="0B2B02FF" w14:textId="77777777" w:rsidTr="009E35E6">
        <w:trPr>
          <w:trHeight w:val="14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299" distR="114299" simplePos="0" relativeHeight="251659264" behindDoc="0" locked="0" layoutInCell="1" allowOverlap="1" wp14:anchorId="0B2B03A8" wp14:editId="0B2B03A9">
                      <wp:simplePos x="0" y="0"/>
                      <wp:positionH relativeFrom="column">
                        <wp:posOffset>-1828801</wp:posOffset>
                      </wp:positionH>
                      <wp:positionV relativeFrom="paragraph">
                        <wp:posOffset>-1454151</wp:posOffset>
                      </wp:positionV>
                      <wp:extent cx="0" cy="0"/>
                      <wp:effectExtent l="0" t="0" r="0" b="0"/>
                      <wp:wrapNone/>
                      <wp:docPr id="1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801875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2in,-114.5pt" to="-2in,-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QNy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"/>
                  </w:pict>
                </mc:Fallback>
              </mc:AlternateConten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продовольственные товары со сроком годности от десяти до тридцати дней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C" w14:textId="7607A9BF" w:rsidR="002A1CBA" w:rsidRPr="008046FD" w:rsidRDefault="00D14820" w:rsidP="00D1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permStart w:id="1129142763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D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US" w:eastAsia="ru-RU"/>
                </w:rPr>
                <w:id w:val="9111768"/>
              </w:sdtPr>
              <w:sdtEndPr>
                <w:rPr>
                  <w:lang w:val="ru-RU"/>
                </w:rPr>
              </w:sdtEnd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val="en-US" w:eastAsia="ru-RU"/>
                  </w:rPr>
                  <w:t>___</w:t>
                </w:r>
              </w:sdtContent>
            </w:sdt>
            <w:permEnd w:id="1129142763"/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календарных дней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2FE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не должен превышать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 (Двадцать пять)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календарных дней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дня приемки товаров Покупателем</w:t>
            </w:r>
          </w:p>
        </w:tc>
      </w:tr>
      <w:tr w:rsidR="002A1CBA" w:rsidRPr="008046FD" w14:paraId="0B2B0307" w14:textId="77777777" w:rsidTr="009E35E6">
        <w:trPr>
          <w:trHeight w:val="1329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0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2" w14:textId="0452783B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продовольственные товары со сроком годности от тридцати дней, а </w:t>
            </w:r>
            <w:proofErr w:type="gramStart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 алкогольная</w:t>
            </w:r>
            <w:proofErr w:type="gramEnd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продукция, произведенная на территории Российской Федерации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4" w14:textId="1F07FC0D" w:rsidR="002A1CBA" w:rsidRPr="008046FD" w:rsidRDefault="00D14820" w:rsidP="00D1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permStart w:id="121838730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5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US" w:eastAsia="ru-RU"/>
                </w:rPr>
                <w:id w:val="9111769"/>
              </w:sdtPr>
              <w:sdtEndPr>
                <w:rPr>
                  <w:lang w:val="ru-RU"/>
                </w:rPr>
              </w:sdtEndPr>
              <w:sdtContent>
                <w:r w:rsidR="002A1CBA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___</w:t>
                </w:r>
                <w:r w:rsidR="002A1CBA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val="en-US" w:eastAsia="ru-RU"/>
                  </w:rPr>
                  <w:t xml:space="preserve"> </w:t>
                </w:r>
              </w:sdtContent>
            </w:sdt>
            <w:permEnd w:id="121838730"/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календарных дней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6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не должен превышать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 (Сорок) календарных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дней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дня приемки товаров Покупателем</w:t>
            </w:r>
          </w:p>
        </w:tc>
      </w:tr>
      <w:tr w:rsidR="002A1CBA" w:rsidRPr="008046FD" w14:paraId="0B2B0310" w14:textId="77777777" w:rsidTr="009E35E6">
        <w:trPr>
          <w:trHeight w:val="118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8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376991748" w:edGrp="everyone" w:colFirst="6" w:colLast="6"/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9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A" w14:textId="6ADB2C7F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непродовольственные товары</w:t>
            </w:r>
          </w:p>
          <w:p w14:paraId="0B2B030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D" w14:textId="105D3559" w:rsidR="002A1CBA" w:rsidRPr="008046FD" w:rsidRDefault="00D14820" w:rsidP="00D1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permStart w:id="472405591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E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id w:val="9111770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</w:t>
                </w:r>
                <w:r w:rsidR="002A1CBA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</w:t>
                </w:r>
                <w:r w:rsidR="002A1CBA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</w:t>
                </w:r>
              </w:sdtContent>
            </w:sdt>
            <w:permEnd w:id="472405591"/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календарных дней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0F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18" w14:textId="77777777" w:rsidTr="009E35E6">
        <w:trPr>
          <w:trHeight w:val="118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917198447" w:edGrp="everyone" w:colFirst="6" w:colLast="6"/>
            <w:permEnd w:id="376991748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3" w14:textId="754705C2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алкогольная продукция, произведенная за пределами Российской Федерации</w:t>
            </w:r>
            <w:r w:rsidRPr="008046FD" w:rsidDel="004E5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5" w14:textId="62D45AC4" w:rsidR="002A1CBA" w:rsidRPr="008046FD" w:rsidRDefault="00D14820" w:rsidP="00D1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permStart w:id="1518416260" w:edGrp="everyone"/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6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id w:val="9111771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_</w:t>
                </w:r>
                <w:r w:rsidR="002A1CBA" w:rsidRPr="008046FD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val="en-US" w:eastAsia="ru-RU"/>
                  </w:rPr>
                  <w:t>__</w:t>
                </w:r>
              </w:sdtContent>
            </w:sdt>
            <w:permEnd w:id="1518416260"/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календарных дней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7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permEnd w:id="917198447"/>
      <w:tr w:rsidR="002A1CBA" w:rsidRPr="008046FD" w14:paraId="0B2B0323" w14:textId="77777777" w:rsidTr="009E35E6">
        <w:trPr>
          <w:trHeight w:val="67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9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1C" w14:textId="77777777" w:rsidR="002A1CBA" w:rsidRPr="005E2FF4" w:rsidRDefault="002A1CBA" w:rsidP="009E3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 :</w:t>
            </w:r>
            <w:proofErr w:type="gramEnd"/>
          </w:p>
          <w:p w14:paraId="0B2B031D" w14:textId="77777777" w:rsidR="002A1CBA" w:rsidRPr="005E2FF4" w:rsidRDefault="002A1CBA" w:rsidP="009E3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- 142842, Московская область, городской округ Ступино, д. Сидорово, ул. Дорожная, владение 2 «а»</w:t>
            </w:r>
          </w:p>
          <w:p w14:paraId="0B2B031E" w14:textId="77777777" w:rsidR="002A1CBA" w:rsidRPr="005E2FF4" w:rsidRDefault="002A1CBA" w:rsidP="009E3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- 142842, Московская область, п. Октябрьский, ул. Заводская, стр. 1.</w:t>
            </w:r>
          </w:p>
          <w:p w14:paraId="0B2B031F" w14:textId="77777777" w:rsidR="002A1CBA" w:rsidRDefault="002A1CBA" w:rsidP="009E35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- 141533, Московская область, Солнечногорский муниципальный район, сельское поселение </w:t>
            </w:r>
            <w:proofErr w:type="spellStart"/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Пешковское</w:t>
            </w:r>
            <w:proofErr w:type="spellEnd"/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районе деревни </w:t>
            </w:r>
            <w:proofErr w:type="spellStart"/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Шелепаново</w:t>
            </w:r>
            <w:proofErr w:type="spellEnd"/>
            <w:r w:rsidRPr="005E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стр. 1Л</w:t>
            </w:r>
          </w:p>
          <w:p w14:paraId="0B2B0320" w14:textId="77777777" w:rsidR="002A1CBA" w:rsidRPr="00B30BA3" w:rsidRDefault="002A1CBA" w:rsidP="009E35E6">
            <w:pPr>
              <w:rPr>
                <w:rFonts w:ascii="Times New Roman" w:hAnsi="Times New Roman" w:cs="Times New Roman"/>
                <w:color w:val="1F3864"/>
                <w:sz w:val="20"/>
                <w:szCs w:val="20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Магазины</w:t>
            </w:r>
          </w:p>
        </w:tc>
        <w:permStart w:id="2108950207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1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id w:val="-2009597096"/>
              </w:sdtPr>
              <w:sdtContent>
                <w:r w:rsidR="002A1CBA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РЦ</w:t>
                </w:r>
              </w:sdtContent>
            </w:sdt>
            <w:permEnd w:id="2108950207"/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2E" w14:textId="77777777" w:rsidTr="009E35E6">
        <w:trPr>
          <w:trHeight w:val="67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поставки</w:t>
            </w:r>
          </w:p>
          <w:p w14:paraId="0B2B0326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7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4.2. 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8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Самовывоз со склада Поставщика,</w:t>
            </w:r>
          </w:p>
          <w:p w14:paraId="0B2B0329" w14:textId="77777777" w:rsidR="002A1CBA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Доставка силами Поставщика на склад Покупателя</w:t>
            </w:r>
          </w:p>
          <w:p w14:paraId="0B2B032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ТекстовоеПоле2"/>
        <w:bookmarkStart w:id="1" w:name="ТекстовоеПоле52"/>
        <w:permStart w:id="1025062342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B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id w:val="9111772"/>
              </w:sdtPr>
              <w:sdtContent>
                <w:r w:rsidR="002A1CBA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 xml:space="preserve">                                         </w:t>
                </w:r>
              </w:sdtContent>
            </w:sdt>
            <w:permEnd w:id="1025062342"/>
            <w:r w:rsidR="002A1CBA"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bookmarkEnd w:id="0"/>
            <w:bookmarkEnd w:id="1"/>
          </w:p>
          <w:p w14:paraId="0B2B032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39" w14:textId="77777777" w:rsidTr="009E35E6">
        <w:trPr>
          <w:trHeight w:val="17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2F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0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поддонов (паллет) при поставке Товара на РЦ и условия комплектации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поставке товара на РЦ используются паллеты размером:</w:t>
            </w:r>
          </w:p>
          <w:p w14:paraId="0B2B033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800мм*1200мм (евро паллеты)</w:t>
            </w:r>
          </w:p>
          <w:p w14:paraId="0B2B033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800мм*600мм</w:t>
            </w:r>
          </w:p>
          <w:p w14:paraId="0B2B033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2B0336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этом комплектация на евро паллете (800мм*1200мм)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7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8" w14:textId="77777777" w:rsidR="002A1CBA" w:rsidRPr="008046FD" w:rsidRDefault="002A1CBA" w:rsidP="009E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40" w14:textId="77777777" w:rsidTr="009E35E6">
        <w:trPr>
          <w:trHeight w:val="998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1854027938" w:edGrp="everyone" w:colFirst="5" w:colLast="5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Спецификация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уведомления Покупателя Поставщиком об изменении Спецификации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E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22 рабочих дней до даты ожидаемого введения в действие новых цен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3F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47" w14:textId="77777777" w:rsidTr="009E35E6">
        <w:trPr>
          <w:trHeight w:val="153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718483042" w:edGrp="everyone" w:colFirst="5" w:colLast="5"/>
            <w:permEnd w:id="1854027938"/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рассмотрения</w:t>
            </w:r>
            <w:r w:rsidRPr="008046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Покупателем изменения Спецификации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 рабочих дней с даты получения Покупателем уведомления об изменении Спецификации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6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4E" w14:textId="77777777" w:rsidTr="009E35E6">
        <w:trPr>
          <w:trHeight w:val="978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8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40787513" w:edGrp="everyone" w:colFirst="5" w:colLast="5"/>
            <w:permEnd w:id="718483042"/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9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подписания Сторонами новой/измененной Спецификации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 рабочих дней до даты фактического введения в действие новых цен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113579425" w:edGrp="everyone"/>
            <w:permEnd w:id="113579425"/>
          </w:p>
        </w:tc>
      </w:tr>
      <w:permEnd w:id="40787513"/>
      <w:tr w:rsidR="00964375" w:rsidRPr="008046FD" w14:paraId="0B2B0359" w14:textId="77777777" w:rsidTr="002D62D5">
        <w:trPr>
          <w:trHeight w:val="29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4F" w14:textId="77777777" w:rsidR="00964375" w:rsidRPr="008046FD" w:rsidRDefault="00964375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0" w14:textId="77777777" w:rsidR="00964375" w:rsidRPr="008046FD" w:rsidRDefault="00964375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Вознаграждение Покупателя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1" w14:textId="77777777" w:rsidR="00964375" w:rsidRPr="008046FD" w:rsidRDefault="00964375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4CF2" w14:textId="34953319" w:rsidR="00964375" w:rsidRPr="00BD4828" w:rsidRDefault="00964375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D48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  предоставляется</w:t>
            </w:r>
            <w:proofErr w:type="gramEnd"/>
            <w:r w:rsidRPr="00BD48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Поставщиком Покупателю </w:t>
            </w:r>
            <w:r w:rsidRPr="00BD48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 условии</w:t>
            </w:r>
            <w:r w:rsidRPr="00BD48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приобретения Покупателем у Поставщика в течение  </w:t>
            </w:r>
            <w:r w:rsidRPr="001A3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расчетного периода</w:t>
            </w:r>
            <w:r w:rsidRPr="00BD48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8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определенного количества товаров в стоимостном выражении (уровень товарооборота). </w:t>
            </w:r>
          </w:p>
          <w:p w14:paraId="217DEE5E" w14:textId="77777777" w:rsidR="00964375" w:rsidRDefault="00964375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2B0353" w14:textId="4F8E4F1D" w:rsidR="00964375" w:rsidRPr="00BD4828" w:rsidRDefault="00964375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73C6" w14:textId="77777777" w:rsidR="002D62D5" w:rsidRPr="002D62D5" w:rsidRDefault="002D62D5" w:rsidP="002D62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D62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Размеры Вознаграждения.  Условия начисления и выплаты Вознаграждения.</w:t>
            </w:r>
          </w:p>
          <w:p w14:paraId="539774FE" w14:textId="2BF134DE" w:rsidR="002D62D5" w:rsidRDefault="002D62D5" w:rsidP="002D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Вариант - 1</w:t>
            </w:r>
            <w:r w:rsidRPr="002D6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14:paraId="4BFF4CC3" w14:textId="268190A9" w:rsidR="00964375" w:rsidRDefault="009C1451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____)</w:t>
            </w:r>
            <w:r w:rsidR="00752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 w:rsidR="00223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14:paraId="41CCFD5D" w14:textId="77777777" w:rsidR="001A330C" w:rsidRDefault="001A330C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</w:p>
          <w:p w14:paraId="06695E52" w14:textId="61959048" w:rsidR="00964375" w:rsidRPr="00891AA7" w:rsidRDefault="00964375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891A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Вариант – 2:</w:t>
            </w:r>
          </w:p>
          <w:p w14:paraId="473F35B2" w14:textId="22317E24" w:rsidR="00964375" w:rsidRPr="009C1451" w:rsidRDefault="009C1451" w:rsidP="009C1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</w:t>
            </w:r>
            <w:r w:rsidR="00964375"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="00964375"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="00964375"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____)  рублей</w:t>
            </w:r>
            <w:r w:rsidR="00964375" w:rsidRPr="009C14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</w:t>
            </w:r>
          </w:p>
          <w:p w14:paraId="2A8DA4F1" w14:textId="264C78FD" w:rsidR="00964375" w:rsidRPr="009C1451" w:rsidRDefault="009C1451" w:rsidP="009C1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2)</w:t>
            </w:r>
            <w:r w:rsidR="00964375"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="00964375"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="00964375" w:rsidRPr="009C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____)  </w:t>
            </w:r>
            <w:r w:rsidR="00964375" w:rsidRPr="009C14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рублей </w:t>
            </w:r>
          </w:p>
          <w:p w14:paraId="373F7B71" w14:textId="77777777" w:rsidR="009C1451" w:rsidRDefault="009C1451" w:rsidP="009C1451">
            <w:pPr>
              <w:pStyle w:val="a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  <w:p w14:paraId="70576B90" w14:textId="5AEFA951" w:rsidR="00964375" w:rsidRPr="001A330C" w:rsidRDefault="00964375" w:rsidP="001A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A33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Вариант -3: </w:t>
            </w:r>
          </w:p>
          <w:p w14:paraId="6D9BAFE5" w14:textId="033394AA" w:rsidR="00964375" w:rsidRPr="009C1451" w:rsidRDefault="009C1451" w:rsidP="009C1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1)</w:t>
            </w:r>
            <w:r w:rsidR="00964375" w:rsidRPr="009C14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Категория товара _____</w:t>
            </w:r>
          </w:p>
          <w:p w14:paraId="4206FB10" w14:textId="090E86ED" w:rsidR="00964375" w:rsidRPr="001A330C" w:rsidRDefault="00964375" w:rsidP="001A3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____)  рублей</w:t>
            </w:r>
            <w:r w:rsidRPr="001A330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</w:t>
            </w:r>
          </w:p>
          <w:p w14:paraId="72693E4E" w14:textId="759551E3" w:rsidR="00964375" w:rsidRPr="001A330C" w:rsidRDefault="00964375" w:rsidP="001A3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____)  рублей</w:t>
            </w:r>
            <w:r w:rsidRPr="001A330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</w:t>
            </w:r>
          </w:p>
          <w:p w14:paraId="31E82D07" w14:textId="77777777" w:rsidR="001A330C" w:rsidRDefault="001A330C" w:rsidP="001A3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7C736B85" w14:textId="2EA959D6" w:rsidR="00964375" w:rsidRPr="009C1451" w:rsidRDefault="009C1451" w:rsidP="001A3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2)</w:t>
            </w:r>
            <w:r w:rsidR="00964375" w:rsidRPr="009C14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Категория товара _____</w:t>
            </w:r>
          </w:p>
          <w:p w14:paraId="2E9417D1" w14:textId="2FC46A29" w:rsidR="00964375" w:rsidRDefault="00964375" w:rsidP="001A3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964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Pr="00964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Pr="00964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____)  рублей</w:t>
            </w:r>
            <w:r w:rsidRPr="0096437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</w:t>
            </w:r>
          </w:p>
          <w:p w14:paraId="7F141AB1" w14:textId="77777777" w:rsidR="00146EA4" w:rsidRPr="001A330C" w:rsidRDefault="00146EA4" w:rsidP="00146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___%   от товарооборота за расчетный период при достижении товарооборота в размере от _______</w:t>
            </w:r>
            <w:proofErr w:type="gramStart"/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_(</w:t>
            </w:r>
            <w:proofErr w:type="gramEnd"/>
            <w:r w:rsidRPr="001A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____)  рублей</w:t>
            </w:r>
            <w:r w:rsidRPr="001A330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</w:t>
            </w:r>
          </w:p>
          <w:p w14:paraId="6DC0DD27" w14:textId="77777777" w:rsidR="00964375" w:rsidRPr="00636C8A" w:rsidRDefault="00964375" w:rsidP="00964375">
            <w:pPr>
              <w:pStyle w:val="a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53F18B34" w14:textId="77777777" w:rsidR="009C1451" w:rsidRDefault="009C1451" w:rsidP="009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A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Расчетный период:</w:t>
            </w:r>
            <w:r w:rsidRPr="00891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____________________.</w:t>
            </w:r>
          </w:p>
          <w:p w14:paraId="74762F31" w14:textId="77777777" w:rsidR="009C1451" w:rsidRDefault="009C1451" w:rsidP="009C1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1A330C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календарный месяц/квартал/календарный год</w:t>
            </w:r>
            <w:r w:rsidRPr="001A33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1A330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выбирается)</w:t>
            </w:r>
          </w:p>
          <w:p w14:paraId="0D5AEAAC" w14:textId="77777777" w:rsidR="00964375" w:rsidRPr="00636C8A" w:rsidRDefault="00964375" w:rsidP="00964375">
            <w:pPr>
              <w:pStyle w:val="af"/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14:paraId="0C47B4A7" w14:textId="53F743FE" w:rsidR="00964375" w:rsidRPr="00964375" w:rsidRDefault="00964375" w:rsidP="00725694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6" w14:textId="77777777" w:rsidR="00964375" w:rsidRPr="00403729" w:rsidRDefault="00964375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Размер вознаграждения, </w:t>
            </w:r>
            <w:r w:rsidRPr="00403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выплачиваемого в связи с приобретением определенного количества продовольственных товаров,</w:t>
            </w:r>
          </w:p>
          <w:p w14:paraId="0B2B0357" w14:textId="19481C00" w:rsidR="00964375" w:rsidRPr="00403729" w:rsidRDefault="00964375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может превышать </w:t>
            </w:r>
            <w:r w:rsidRPr="004037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 (пять)</w:t>
            </w: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процентов от цены приобретенных продовольственных товаров</w:t>
            </w:r>
            <w:r w:rsidR="001A330C"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14:paraId="7E66F0C8" w14:textId="338B17DC" w:rsidR="001A330C" w:rsidRPr="00403729" w:rsidRDefault="001A330C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A1F16E1" w14:textId="3295E942" w:rsidR="00146EA4" w:rsidRPr="00403729" w:rsidRDefault="00146EA4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2258ED" w14:textId="30166CEB" w:rsidR="00146EA4" w:rsidRPr="00403729" w:rsidRDefault="00146EA4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5D4A36" w14:textId="75E16FF3" w:rsidR="00146EA4" w:rsidRPr="00403729" w:rsidRDefault="00146EA4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490B59C" w14:textId="77777777" w:rsidR="00146EA4" w:rsidRPr="00403729" w:rsidRDefault="00146EA4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B075A0A" w14:textId="77777777" w:rsidR="00403729" w:rsidRPr="00403729" w:rsidRDefault="00403729" w:rsidP="003D4322">
            <w:pPr>
              <w:spacing w:after="0" w:line="240" w:lineRule="auto"/>
              <w:rPr>
                <w:ins w:id="2" w:author="Tabolina Anna" w:date="2025-08-31T09:24:00Z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D40AF1" w14:textId="77777777" w:rsidR="003D4322" w:rsidRDefault="003D4322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8C2807" w14:textId="77777777" w:rsidR="003D4322" w:rsidRDefault="003D4322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EAF6C1" w14:textId="77777777" w:rsidR="003D4322" w:rsidRDefault="003D4322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6EB3454" w14:textId="77777777" w:rsidR="003D4322" w:rsidRDefault="003D4322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AC51113" w14:textId="32093962" w:rsidR="00964375" w:rsidRPr="00403729" w:rsidRDefault="001A330C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случае выбора </w:t>
            </w:r>
            <w:r w:rsidRPr="004037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Варианта -3</w:t>
            </w: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D59083" w14:textId="77777777" w:rsidR="00692558" w:rsidRPr="00403729" w:rsidRDefault="00692558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вознаграждения, </w:t>
            </w:r>
            <w:r w:rsidRPr="00403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выплачиваемого в связи с приобретением определенного количества продовольственных товаров,</w:t>
            </w:r>
          </w:p>
          <w:p w14:paraId="243F7D90" w14:textId="77777777" w:rsidR="00692558" w:rsidRPr="00403729" w:rsidRDefault="00692558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может превышать </w:t>
            </w:r>
            <w:r w:rsidRPr="004037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 (пять)</w:t>
            </w:r>
            <w:r w:rsidRPr="00403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процентов цены приобретенных продовольственных товаров по всем категориям. </w:t>
            </w:r>
          </w:p>
          <w:p w14:paraId="00E57523" w14:textId="77777777" w:rsidR="00692558" w:rsidRPr="00403729" w:rsidRDefault="00692558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CB657A" w14:textId="30D04314" w:rsidR="00692558" w:rsidRPr="00403729" w:rsidRDefault="00692558" w:rsidP="003D432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733051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том </w:t>
            </w:r>
            <w:r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случае, если совокупный размер вознаграждения по всем категориям товаров  в расчетном периоде окажется больше 5 % (пять процентов) </w:t>
            </w:r>
            <w:r w:rsidR="00733051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от общего  товарооборота в рамках Договора, </w:t>
            </w:r>
            <w:r w:rsidRPr="00403729">
              <w:rPr>
                <w:rFonts w:ascii="Times New Roman" w:hAnsi="Times New Roman" w:cs="Times New Roman"/>
                <w:sz w:val="20"/>
                <w:szCs w:val="20"/>
              </w:rPr>
              <w:t>Стороны пропорционально уменьшают размер вознаграждения</w:t>
            </w:r>
            <w:r w:rsidR="00EF6BE7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33051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="00EF6BE7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суммы, соответствующей </w:t>
            </w:r>
            <w:r w:rsidR="00733051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 5%</w:t>
            </w:r>
            <w:r w:rsidR="00C243F4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 от товарооборота</w:t>
            </w:r>
            <w:r w:rsidR="00EF6BE7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03729">
              <w:rPr>
                <w:rFonts w:ascii="Times New Roman" w:hAnsi="Times New Roman" w:cs="Times New Roman"/>
                <w:sz w:val="20"/>
                <w:szCs w:val="20"/>
              </w:rPr>
              <w:t> с целью соблюдения действующего законодательства</w:t>
            </w:r>
            <w:r w:rsidR="00733051" w:rsidRPr="00403729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Pr="00403729">
              <w:rPr>
                <w:rFonts w:ascii="Times New Roman" w:hAnsi="Times New Roman" w:cs="Times New Roman"/>
              </w:rPr>
              <w:t xml:space="preserve">. </w:t>
            </w:r>
          </w:p>
          <w:p w14:paraId="0B2B0358" w14:textId="1A27B8B3" w:rsidR="00692558" w:rsidRPr="00403729" w:rsidRDefault="00692558" w:rsidP="003D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61" w14:textId="77777777" w:rsidTr="009E35E6">
        <w:trPr>
          <w:trHeight w:val="638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ermStart w:id="1469974750" w:edGrp="everyone" w:colFirst="6" w:colLast="6"/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График поставки Товара 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E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Заказе Товара для поставки в магазины Покупателя, Поставщик обязан поставить Товар в период</w:t>
            </w:r>
          </w:p>
        </w:tc>
        <w:permStart w:id="2103864056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5F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id w:val="9111774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  <w:t xml:space="preserve">                                   </w:t>
                </w:r>
              </w:sdtContent>
            </w:sdt>
            <w:permEnd w:id="2103864056"/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0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permEnd w:id="1469974750"/>
      <w:tr w:rsidR="002A1CBA" w:rsidRPr="008046FD" w14:paraId="0B2B0372" w14:textId="77777777" w:rsidTr="009E35E6">
        <w:trPr>
          <w:trHeight w:val="413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6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заказе Товара с поставкой на РЦ Покупателя, Поставщик обязан поставлять Товар </w:t>
            </w:r>
          </w:p>
          <w:p w14:paraId="0B2B0367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14:paraId="0B2B0368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поставки – согласованный для поставок день недели </w:t>
            </w:r>
          </w:p>
          <w:p w14:paraId="0B2B0369" w14:textId="77777777" w:rsidR="002A1CBA" w:rsidRPr="00B01880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Время поставки — это согласованный временной 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интервал, не превышающий 2-х (двух) часов.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6A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Дни недели для осуществления поставки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0B2B036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ermStart w:id="1351353796" w:edGrp="everyone"/>
          <w:p w14:paraId="0B2B036C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id w:val="-1624998569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  <w:t xml:space="preserve">                                   </w:t>
                </w:r>
              </w:sdtContent>
            </w:sdt>
            <w:permEnd w:id="1351353796"/>
            <w:r w:rsidR="002A1CBA"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0B2B036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2B036E" w14:textId="77777777" w:rsidR="002A1CBA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поставки:</w:t>
            </w:r>
          </w:p>
          <w:p w14:paraId="0B2B036F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ermStart w:id="1428700699" w:edGrp="everyone"/>
          <w:p w14:paraId="0B2B0370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id w:val="-2056224661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  <w:t xml:space="preserve">                                           </w:t>
                </w:r>
              </w:sdtContent>
            </w:sdt>
            <w:permEnd w:id="1428700699"/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1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7A" w14:textId="77777777" w:rsidTr="009E35E6">
        <w:trPr>
          <w:trHeight w:val="41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Минимальный объем Заказа Товара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5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6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Заказ Товара   </w:t>
            </w:r>
          </w:p>
        </w:tc>
        <w:permStart w:id="1091902560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7" w14:textId="11A49328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id w:val="558366256"/>
              </w:sdtPr>
              <w:sdtContent>
                <w:r w:rsidR="002D62D5" w:rsidRPr="008046FD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  <w:t xml:space="preserve">          </w:t>
                </w:r>
              </w:sdtContent>
            </w:sdt>
            <w:permEnd w:id="1091902560"/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8" w14:textId="77777777" w:rsidR="002A1CBA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Минимальный заказ может быть согласован в шт. или паллетах</w:t>
            </w:r>
          </w:p>
          <w:p w14:paraId="0B2B0379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81" w14:textId="77777777" w:rsidTr="009E35E6">
        <w:trPr>
          <w:trHeight w:val="413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B037B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B037C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 Заказа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D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E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 с момента размещения Заказа Покупателем Поставщику до момента осуществления поставки Товара на склад Покупателя или самовывоза Товара Покупателем со склада Поставщика  </w:t>
            </w:r>
          </w:p>
        </w:tc>
        <w:permStart w:id="232993274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7F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id w:val="-633402280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  <w:t xml:space="preserve">          </w:t>
                </w:r>
              </w:sdtContent>
            </w:sdt>
            <w:permEnd w:id="232993274"/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05C3" w14:textId="77777777" w:rsidR="002A1CBA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подтверждения Заказа Поставщиком входит в с</w:t>
            </w:r>
            <w:r w:rsidR="00791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исполнения Заказа</w:t>
            </w:r>
          </w:p>
          <w:p w14:paraId="0B2B0380" w14:textId="05845762" w:rsidR="002D62D5" w:rsidRPr="008046FD" w:rsidRDefault="002D62D5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CBA" w:rsidRPr="008046FD" w14:paraId="0B2B0389" w14:textId="77777777" w:rsidTr="00ED22A3">
        <w:trPr>
          <w:trHeight w:val="413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B0382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B0383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84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85" w14:textId="77777777" w:rsidR="002A1CBA" w:rsidRPr="008046FD" w:rsidRDefault="002A1CBA" w:rsidP="009E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Заказа Поставщику Покупателем</w:t>
            </w:r>
          </w:p>
        </w:tc>
        <w:permStart w:id="713450466" w:edGrp="everyone"/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86" w14:textId="77777777" w:rsidR="002A1CBA" w:rsidRPr="008046FD" w:rsidRDefault="00000000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id w:val="-2065093553"/>
              </w:sdtPr>
              <w:sdtContent>
                <w:r w:rsidR="002A1CBA" w:rsidRPr="008046FD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  <w:t xml:space="preserve">                                         </w:t>
                </w:r>
              </w:sdtContent>
            </w:sdt>
            <w:permEnd w:id="713450466"/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387" w14:textId="77777777" w:rsidR="002A1CBA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Указывается день/дни недели и время для размещения Заказа</w:t>
            </w:r>
          </w:p>
          <w:p w14:paraId="0B2B0388" w14:textId="77777777" w:rsidR="002A1CBA" w:rsidRPr="008046FD" w:rsidRDefault="002A1CBA" w:rsidP="009E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2A3" w:rsidRPr="008046FD" w14:paraId="1CFC71F2" w14:textId="77777777" w:rsidTr="009E35E6">
        <w:trPr>
          <w:trHeight w:val="413"/>
        </w:trPr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A517" w14:textId="77777777" w:rsidR="00ED22A3" w:rsidRPr="008046FD" w:rsidRDefault="00ED22A3" w:rsidP="00ED2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2D76" w14:textId="77777777" w:rsidR="00ED22A3" w:rsidRPr="008046FD" w:rsidRDefault="00ED22A3" w:rsidP="00ED2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D3FE" w14:textId="30AD6B8C" w:rsidR="00ED22A3" w:rsidRPr="008046FD" w:rsidRDefault="00ED22A3" w:rsidP="00ED2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A618" w14:textId="378603F7" w:rsidR="00ED22A3" w:rsidRPr="008046FD" w:rsidRDefault="00ED22A3" w:rsidP="00ED2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направления подтверждения Заказа Поставщиком (в часах) с момента направления Заказа Покупателем.</w:t>
            </w:r>
            <w:r w:rsidR="00363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B2FF" w14:textId="1C1D68BF" w:rsidR="00ED22A3" w:rsidRDefault="002D62D5" w:rsidP="00ED2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3" w:name="ТекстовоеПоле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3"/>
            <w:r w:rsidR="00ED2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ACC1" w14:textId="77777777" w:rsidR="00ED22A3" w:rsidRDefault="00ED22A3" w:rsidP="00ED2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не может превышать 24 часа</w:t>
            </w:r>
          </w:p>
          <w:p w14:paraId="546AB707" w14:textId="20579C21" w:rsidR="00DC011D" w:rsidRPr="008046FD" w:rsidRDefault="00DC011D" w:rsidP="00ED2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01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при необходимости)</w:t>
            </w:r>
          </w:p>
        </w:tc>
      </w:tr>
    </w:tbl>
    <w:p w14:paraId="0B2B038A" w14:textId="77777777" w:rsidR="002A1CBA" w:rsidRPr="008046FD" w:rsidRDefault="002A1CBA" w:rsidP="002A1C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2B038B" w14:textId="77777777" w:rsidR="002A1CBA" w:rsidRPr="008046FD" w:rsidRDefault="002A1CBA" w:rsidP="002A1C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2B038C" w14:textId="77777777" w:rsidR="002A1CBA" w:rsidRPr="008046FD" w:rsidRDefault="002A1CBA" w:rsidP="002A1C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 о том, что:</w:t>
      </w:r>
    </w:p>
    <w:p w14:paraId="0B2B038D" w14:textId="282C5F53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 </w:t>
      </w:r>
      <w:r w:rsidRPr="00BD4828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термином товарооборот</w:t>
      </w:r>
      <w:r w:rsidR="00EF4502" w:rsidRPr="00BD48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понимается </w:t>
      </w:r>
      <w:r w:rsidRPr="00BD4828">
        <w:rPr>
          <w:rFonts w:ascii="Times New Roman" w:eastAsia="Times New Roman" w:hAnsi="Times New Roman" w:cs="Times New Roman"/>
          <w:sz w:val="20"/>
          <w:szCs w:val="20"/>
          <w:lang w:eastAsia="ru-RU"/>
        </w:rPr>
        <w:t>: сумма поставок минус сумма возвратов, без учета НДС</w:t>
      </w:r>
      <w:r w:rsidR="007975EB" w:rsidRPr="00BD48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суммы  акциза (в отношении подакцизных товаров),</w:t>
      </w:r>
      <w:r w:rsidR="00EF4502" w:rsidRPr="00BD48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определенный Сторонами период</w:t>
      </w:r>
      <w:r w:rsidRPr="00BD482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расчет товарооборота не включаются товары собственной торговой марки Покупателя (Товары СТМ), а </w:t>
      </w:r>
      <w:proofErr w:type="gramStart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также  отдельные</w:t>
      </w:r>
      <w:proofErr w:type="gramEnd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виды социально значимых продовольственных товаров, указанных в перечне, установленном Правительством Российской Федерации. </w:t>
      </w:r>
    </w:p>
    <w:p w14:paraId="0B2B038E" w14:textId="77777777" w:rsidR="002A1CBA" w:rsidRPr="008046FD" w:rsidRDefault="002A1CBA" w:rsidP="002A1C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Pr="008046F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Обязательство по оплате Вознаграждения возникает у Поставщика с момента приобретения Покупателем у Поставщика определенного количества товаров, указанного в п. 7.1. настоящего Приложения. Причитающееся к уплате Вознаграждение Поставщик обязан перечислять Покупателю безналичным способом посредством платежного поручения или другим способом, предусмотренным законодательством РФ и согласованным Сторонами в течение 15 (Пятнадцати) календарных дней с даты окончания расчетного периода. Поставщик обязан оплачивать Вознаграждение отдельным платежным поручением, с обязательным указанием в назначении платежа ссылки на Акт расчета Вознаграждения, по которому производится оплата.</w:t>
      </w:r>
    </w:p>
    <w:p w14:paraId="0B2B038F" w14:textId="4606A6B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составляет Акт расчета Вознаграждения (далее – Акт) по итогам каждого расчетного периода – календарного месяца и предоставляет его для подписания Поставщику не позднее первых 8 (Восьми) календарных дней месяца, следующего за расчетным периодом. Датой Акта признается последняя дата расчетного периода. Акт должен содержать основание для выплаты, расчет суммы Вознаграждения, указание на период, за который выплачивается Вознаграждение.</w:t>
      </w:r>
    </w:p>
    <w:p w14:paraId="0B2B0390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в течение 4 (Четырех) календарных дней с момента получения Акта обязан подписать Акт и передать его полномочному представителю Покупателя либо представить полномочному представителю Покупателя свои письменные мотивированные возражения.</w:t>
      </w:r>
    </w:p>
    <w:p w14:paraId="0B2B0391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наличия возражений, Стороны обязаны предпринять все меры для урегулирования возражений в кратчайшее время. </w:t>
      </w:r>
    </w:p>
    <w:p w14:paraId="0B2B0392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случае, если в установленный срок Покупателю не будет предоставлен ни подписанный Акт, ни письменные мотивированные возражения Поставщика, Акт считается подписанным и принятым Поставщиком без возражений и имеющим доказательственное значение и полную юридическую силу.</w:t>
      </w:r>
    </w:p>
    <w:p w14:paraId="0B2B0393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Вознаграждение предоставляется Покупателю без внесения исправлений в первичные бухгалтерские документы и соответствующие им счета-фактуры. Датой предоставления Вознаграждения признается дата исполнения, прекращения иным способом, предусмотренным законодательством РФ, обязанности Поставщика выплатить Вознаграждение с учетом требований настоящего Приложения.</w:t>
      </w:r>
    </w:p>
    <w:p w14:paraId="0B2B0394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обязан оплачивать каждый счет отдельным платежным поручением на полную сумму счета, с обязательным указанием в назначении платежа ссылки на счет, по которому производится оплата. В случае задержки платежа Покупатель имеет право взимать пеню в размере 1/360 ставки рефинансирования ЦБ РФ от суммы оплаты за каждый день задержки, но не более 3%.</w:t>
      </w:r>
    </w:p>
    <w:p w14:paraId="0B2B0395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суммы и проценты от сумм в настоящем Приложении указываются и оплачиваются в рублях. Все суммы и проценты от сумм в настоящем Приложении не включают в себя НДС (налог на добавленную стоимость), если настоящим 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Договором не предусмотрено иное. Суммы, указанные в настоящем Приложении и не включающие в себя НДС, подлежат увеличению на НДС в соответствии с законодательством. Увеличение НДС в связи с изменением порядка налогообложения, в том числе в связи с изменением налоговых ставок, отменой налоговых освобождений и льгот, переходом со специального налогового режима на общий режим налогообложения, не требует изменения (дополнения) настоящего Договора и согласования такого увеличения Сторонами.</w:t>
      </w:r>
    </w:p>
    <w:p w14:paraId="0B2B0396" w14:textId="77777777" w:rsidR="002A1CBA" w:rsidRPr="008046FD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целях указания на Товар, оплата которого осуществляется, Покупатель в платежном поручении в графе «Назначение платежа» кроме ссылки на документ, на основании которого осуществляется оплата за поставленный Товар, вправе указать номер Группы оплачиваемого Товара (пункт 3 настоящего Приложения), путем добавления соответствующего постфикса «-N». </w:t>
      </w:r>
      <w:r w:rsidRPr="008046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Например: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Назначение платежа: «Оплата за </w:t>
      </w:r>
      <w:proofErr w:type="spellStart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продов</w:t>
      </w:r>
      <w:proofErr w:type="spellEnd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spellStart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непрод</w:t>
      </w:r>
      <w:proofErr w:type="spellEnd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товар по дог.</w:t>
      </w:r>
      <w:r w:rsidRPr="008046FD" w:rsidDel="00786D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№ 0000000-</w:t>
      </w:r>
      <w:r w:rsidRPr="008046F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00.00.00 в т.ч. НДС 0000000,00», где «N» - номер Группы оплаты Товара.</w:t>
      </w:r>
    </w:p>
    <w:p w14:paraId="0B2B0397" w14:textId="622DF68C" w:rsidR="002A1CBA" w:rsidRDefault="002A1CBA" w:rsidP="002A1C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Стороны вправе произвести зачет встречных требований, а именно, обязательств Покупателя по оплате за Товар и обязательств Поставщика по оплате Вознаграждения, а также иных сумм, причитающихся Покупателю в соответствии с условиями Договора и настоящего Приложения.  Составитель Акта зачета взаимных требований уведомляет другую Сторону о зачете посредством направления в ее адрес Акта о зачете способами, предусмотренными Договором, в том </w:t>
      </w:r>
      <w:proofErr w:type="gramStart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числе  с</w:t>
      </w:r>
      <w:proofErr w:type="gramEnd"/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помощью платформы электронной коммерции </w:t>
      </w:r>
      <w:r w:rsidRPr="008046F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EDI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-провайдера. Стороны признают, что автоматическое электронное подтверждение доставки Акта о зачете с помощью платформы электронной коммерции </w:t>
      </w:r>
      <w:r w:rsidRPr="008046F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EDI</w:t>
      </w: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-провайдера   свидетельствует, что </w:t>
      </w:r>
      <w:r w:rsidRPr="00AA24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противоположная Сторона получила указанное заявление.  </w:t>
      </w:r>
    </w:p>
    <w:p w14:paraId="6DDB4750" w14:textId="7AA84237" w:rsidR="00725694" w:rsidRPr="00725694" w:rsidRDefault="00725694" w:rsidP="00E04F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37F5B">
        <w:rPr>
          <w:rFonts w:ascii="Times New Roman" w:hAnsi="Times New Roman" w:cs="Times New Roman"/>
          <w:color w:val="000000"/>
          <w:sz w:val="20"/>
          <w:szCs w:val="20"/>
        </w:rPr>
        <w:t>В случае расторжения Договора по инициативе одной из Сторон до окончания расчетного периода, уровень товарооборота пересчитывается пропорционально периоду, в которым были произведены поставки товара.</w:t>
      </w:r>
    </w:p>
    <w:p w14:paraId="0B2B0398" w14:textId="77777777" w:rsidR="002A1CBA" w:rsidRDefault="002A1CBA" w:rsidP="00725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046FD">
        <w:rPr>
          <w:rFonts w:ascii="Times New Roman" w:eastAsia="Times New Roman" w:hAnsi="Times New Roman" w:cs="Times New Roman"/>
          <w:sz w:val="20"/>
          <w:szCs w:val="20"/>
          <w:lang w:eastAsia="ru-RU"/>
        </w:rPr>
        <w:t>Во всем, не предусмотренном настоящим Приложением, Стороны руководствуются условиями Договора. Настоящее Приложение является неотъемлемой частью Договора, оформлено в двух экземплярах - по одному для каждой Стороны.</w:t>
      </w:r>
      <w:r w:rsidRPr="008046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</w:t>
      </w:r>
    </w:p>
    <w:p w14:paraId="0B2B0399" w14:textId="77777777" w:rsidR="002A1CBA" w:rsidRPr="008B1383" w:rsidRDefault="002A1CBA" w:rsidP="002A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</w:t>
      </w:r>
    </w:p>
    <w:p w14:paraId="0B2B039A" w14:textId="77777777" w:rsidR="002A1CBA" w:rsidRDefault="002A1CBA" w:rsidP="002A1CB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046FD">
        <w:rPr>
          <w:rFonts w:ascii="Times New Roman" w:eastAsia="Times New Roman" w:hAnsi="Times New Roman" w:cs="Times New Roman"/>
          <w:b/>
          <w:bCs/>
          <w:iCs/>
          <w:lang w:eastAsia="ru-RU"/>
        </w:rPr>
        <w:t>Подписи и печати Сторон:</w:t>
      </w:r>
    </w:p>
    <w:p w14:paraId="0B2B039B" w14:textId="77777777" w:rsidR="002A1CBA" w:rsidRPr="00B01880" w:rsidRDefault="002A1CBA" w:rsidP="002A1CB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14:paraId="0B2B039C" w14:textId="77777777" w:rsidR="002A1CBA" w:rsidRPr="008046FD" w:rsidRDefault="002A1CBA" w:rsidP="002A1CBA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8046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ПОСТАВЩИК   </w:t>
      </w:r>
    </w:p>
    <w:p w14:paraId="0B2B039D" w14:textId="77777777" w:rsidR="002A1CBA" w:rsidRPr="008046FD" w:rsidRDefault="002A1CBA" w:rsidP="002A1CBA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046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ООО «Фреш Маркет»</w:t>
      </w:r>
      <w:r w:rsidRPr="008046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instrText xml:space="preserve"> MERGEFIELD "Краткое_наименование_поставщика" </w:instrTex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end"/>
      </w:r>
    </w:p>
    <w:p w14:paraId="0B2B039E" w14:textId="77777777" w:rsidR="002A1CBA" w:rsidRDefault="002A1CBA" w:rsidP="002A1CB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2B039F" w14:textId="77777777" w:rsidR="002A1CBA" w:rsidRDefault="002A1CBA" w:rsidP="002A1CB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2B03A0" w14:textId="77777777" w:rsidR="002A1CBA" w:rsidRDefault="002A1CBA" w:rsidP="002A1CBA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AF05A9">
        <w:rPr>
          <w:rFonts w:ascii="Times New Roman" w:eastAsia="Calibri" w:hAnsi="Times New Roman" w:cs="Times New Roman"/>
          <w:b/>
          <w:sz w:val="20"/>
          <w:szCs w:val="20"/>
        </w:rPr>
        <w:t>_______________/</w:t>
      </w:r>
      <w:r w:rsidRPr="007755AB">
        <w:rPr>
          <w:rFonts w:ascii="Garamond" w:hAnsi="Garamond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______________</w:t>
      </w:r>
    </w:p>
    <w:p w14:paraId="0B2B03A1" w14:textId="77777777" w:rsidR="002A1CBA" w:rsidRDefault="002A1CBA" w:rsidP="002A1CBA">
      <w:pPr>
        <w:spacing w:after="0" w:line="276" w:lineRule="auto"/>
        <w:rPr>
          <w:rFonts w:ascii="Times New Roman" w:eastAsia="Calibri" w:hAnsi="Times New Roman" w:cs="Times New Roman"/>
          <w:b/>
          <w:noProof/>
          <w:sz w:val="20"/>
          <w:szCs w:val="20"/>
        </w:rPr>
      </w:pPr>
    </w:p>
    <w:p w14:paraId="0B2B03A2" w14:textId="77777777" w:rsidR="002A1CBA" w:rsidRPr="00AF05A9" w:rsidRDefault="002A1CBA" w:rsidP="002A1CBA">
      <w:pPr>
        <w:spacing w:after="0" w:line="276" w:lineRule="auto"/>
        <w:rPr>
          <w:rFonts w:ascii="Times New Roman" w:eastAsia="Calibri" w:hAnsi="Times New Roman" w:cs="Times New Roman"/>
          <w:b/>
          <w:noProof/>
          <w:sz w:val="20"/>
          <w:szCs w:val="20"/>
        </w:rPr>
      </w:pPr>
    </w:p>
    <w:p w14:paraId="0B2B03A3" w14:textId="77777777" w:rsidR="002A1CBA" w:rsidRDefault="002A1CBA" w:rsidP="002A1CBA">
      <w:pPr>
        <w:tabs>
          <w:tab w:val="center" w:pos="5233"/>
        </w:tabs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F05A9">
        <w:rPr>
          <w:rFonts w:ascii="Times New Roman" w:eastAsia="Calibri" w:hAnsi="Times New Roman" w:cs="Times New Roman"/>
          <w:b/>
          <w:sz w:val="20"/>
          <w:szCs w:val="20"/>
        </w:rPr>
        <w:t>_______________/</w:t>
      </w:r>
      <w:r w:rsidRPr="007755A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______________ </w:t>
      </w:r>
      <w:r w:rsidRPr="00AF05A9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________________/ </w:t>
      </w:r>
      <w:r>
        <w:rPr>
          <w:rFonts w:ascii="Times New Roman" w:hAnsi="Times New Roman" w:cs="Times New Roman"/>
          <w:b/>
          <w:sz w:val="20"/>
          <w:szCs w:val="20"/>
        </w:rPr>
        <w:t>______________</w:t>
      </w:r>
      <w:r w:rsidRPr="00F77E00">
        <w:rPr>
          <w:rFonts w:ascii="Times New Roman" w:eastAsia="Calibri" w:hAnsi="Times New Roman" w:cs="Times New Roman"/>
          <w:b/>
          <w:sz w:val="20"/>
          <w:szCs w:val="20"/>
        </w:rPr>
        <w:fldChar w:fldCharType="begin"/>
      </w:r>
      <w:r w:rsidRPr="00F77E00">
        <w:rPr>
          <w:rFonts w:ascii="Times New Roman" w:eastAsia="Calibri" w:hAnsi="Times New Roman" w:cs="Times New Roman"/>
          <w:b/>
          <w:sz w:val="20"/>
          <w:szCs w:val="20"/>
        </w:rPr>
        <w:instrText xml:space="preserve"> MERGEFIELD Уполномоченное_лицо_сокращенно </w:instrText>
      </w:r>
      <w:r w:rsidRPr="00F77E00">
        <w:rPr>
          <w:rFonts w:ascii="Times New Roman" w:eastAsia="Calibri" w:hAnsi="Times New Roman" w:cs="Times New Roman"/>
          <w:b/>
          <w:sz w:val="20"/>
          <w:szCs w:val="20"/>
        </w:rPr>
        <w:fldChar w:fldCharType="end"/>
      </w:r>
    </w:p>
    <w:p w14:paraId="0B2B03A4" w14:textId="77777777" w:rsidR="002A1CBA" w:rsidRDefault="002A1CBA" w:rsidP="002A1CBA">
      <w:pPr>
        <w:tabs>
          <w:tab w:val="center" w:pos="5233"/>
        </w:tabs>
        <w:spacing w:after="0" w:line="276" w:lineRule="auto"/>
        <w:rPr>
          <w:rFonts w:ascii="Calibri" w:eastAsia="Calibri" w:hAnsi="Calibri" w:cs="Times New Roman"/>
        </w:rPr>
      </w:pPr>
    </w:p>
    <w:p w14:paraId="0B2B03A5" w14:textId="77777777" w:rsidR="002A1CBA" w:rsidRDefault="002A1CBA" w:rsidP="002A1CBA">
      <w:pPr>
        <w:tabs>
          <w:tab w:val="center" w:pos="5233"/>
        </w:tabs>
        <w:spacing w:after="0" w:line="276" w:lineRule="auto"/>
        <w:rPr>
          <w:rFonts w:ascii="Calibri" w:eastAsia="Calibri" w:hAnsi="Calibri" w:cs="Times New Roman"/>
        </w:rPr>
      </w:pPr>
    </w:p>
    <w:p w14:paraId="0B2B03A6" w14:textId="77777777" w:rsidR="002A1CBA" w:rsidRDefault="002A1CBA" w:rsidP="002A1CBA">
      <w:pPr>
        <w:tabs>
          <w:tab w:val="center" w:pos="5233"/>
        </w:tabs>
        <w:spacing w:after="0" w:line="276" w:lineRule="auto"/>
        <w:rPr>
          <w:rFonts w:ascii="Calibri" w:eastAsia="Calibri" w:hAnsi="Calibri" w:cs="Times New Roman"/>
        </w:rPr>
      </w:pPr>
    </w:p>
    <w:p w14:paraId="0B2B03A7" w14:textId="77777777" w:rsidR="00EB68A8" w:rsidRDefault="00EB68A8" w:rsidP="002A1CBA">
      <w:pPr>
        <w:ind w:left="-1276"/>
      </w:pPr>
    </w:p>
    <w:sectPr w:rsidR="00EB68A8" w:rsidSect="00C968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34D62" w14:textId="77777777" w:rsidR="00645DB8" w:rsidRDefault="00645DB8" w:rsidP="00C9686D">
      <w:pPr>
        <w:spacing w:after="0" w:line="240" w:lineRule="auto"/>
      </w:pPr>
      <w:r>
        <w:separator/>
      </w:r>
    </w:p>
  </w:endnote>
  <w:endnote w:type="continuationSeparator" w:id="0">
    <w:p w14:paraId="5CD22B67" w14:textId="77777777" w:rsidR="00645DB8" w:rsidRDefault="00645DB8" w:rsidP="00C9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3B0" w14:textId="77777777" w:rsidR="00C9686D" w:rsidRDefault="00C968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3B1" w14:textId="77777777" w:rsidR="00C9686D" w:rsidRDefault="00C968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3B3" w14:textId="77777777" w:rsidR="00C9686D" w:rsidRDefault="00C968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4B6C" w14:textId="77777777" w:rsidR="00645DB8" w:rsidRDefault="00645DB8" w:rsidP="00C9686D">
      <w:pPr>
        <w:spacing w:after="0" w:line="240" w:lineRule="auto"/>
      </w:pPr>
      <w:r>
        <w:separator/>
      </w:r>
    </w:p>
  </w:footnote>
  <w:footnote w:type="continuationSeparator" w:id="0">
    <w:p w14:paraId="1F413375" w14:textId="77777777" w:rsidR="00645DB8" w:rsidRDefault="00645DB8" w:rsidP="00C9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3AE" w14:textId="77777777" w:rsidR="00C9686D" w:rsidRDefault="00645DB8">
    <w:pPr>
      <w:pStyle w:val="a3"/>
    </w:pPr>
    <w:r>
      <w:rPr>
        <w:noProof/>
      </w:rPr>
      <w:pict w14:anchorId="0B2B03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0;margin-top:0;width:774.35pt;height:898.8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Подложк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3AF" w14:textId="77777777" w:rsidR="00C9686D" w:rsidRDefault="00645DB8">
    <w:pPr>
      <w:pStyle w:val="a3"/>
    </w:pPr>
    <w:r>
      <w:rPr>
        <w:noProof/>
      </w:rPr>
      <w:pict w14:anchorId="0B2B03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0;margin-top:0;width:774.35pt;height:898.8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Подложка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3B2" w14:textId="77777777" w:rsidR="00C9686D" w:rsidRDefault="00645DB8">
    <w:pPr>
      <w:pStyle w:val="a3"/>
    </w:pPr>
    <w:r>
      <w:rPr>
        <w:noProof/>
      </w:rPr>
      <w:pict w14:anchorId="0B2B03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5" type="#_x0000_t75" alt="" style="position:absolute;margin-left:0;margin-top:0;width:774.35pt;height:898.8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Подложк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66172"/>
    <w:multiLevelType w:val="hybridMultilevel"/>
    <w:tmpl w:val="008C4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73B3B"/>
    <w:multiLevelType w:val="hybridMultilevel"/>
    <w:tmpl w:val="3BEA00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390067">
    <w:abstractNumId w:val="1"/>
  </w:num>
  <w:num w:numId="2" w16cid:durableId="17067146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bolina Anna">
    <w15:presenceInfo w15:providerId="None" w15:userId="Tabolin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8A"/>
    <w:rsid w:val="00073039"/>
    <w:rsid w:val="00073412"/>
    <w:rsid w:val="000940EE"/>
    <w:rsid w:val="00107942"/>
    <w:rsid w:val="00146EA4"/>
    <w:rsid w:val="00147181"/>
    <w:rsid w:val="001477F4"/>
    <w:rsid w:val="001A330C"/>
    <w:rsid w:val="001C60AD"/>
    <w:rsid w:val="001F4216"/>
    <w:rsid w:val="00223705"/>
    <w:rsid w:val="00237F5B"/>
    <w:rsid w:val="00265629"/>
    <w:rsid w:val="002A1CBA"/>
    <w:rsid w:val="002A1F52"/>
    <w:rsid w:val="002B6F47"/>
    <w:rsid w:val="002D62D5"/>
    <w:rsid w:val="0036343F"/>
    <w:rsid w:val="003A394B"/>
    <w:rsid w:val="003A5C92"/>
    <w:rsid w:val="003B647F"/>
    <w:rsid w:val="003C0DD8"/>
    <w:rsid w:val="003D4322"/>
    <w:rsid w:val="003F4A33"/>
    <w:rsid w:val="00403729"/>
    <w:rsid w:val="00425035"/>
    <w:rsid w:val="0047439C"/>
    <w:rsid w:val="004A348E"/>
    <w:rsid w:val="004D4576"/>
    <w:rsid w:val="00521254"/>
    <w:rsid w:val="0055023E"/>
    <w:rsid w:val="00614AAB"/>
    <w:rsid w:val="00616492"/>
    <w:rsid w:val="00636C8A"/>
    <w:rsid w:val="00645DB8"/>
    <w:rsid w:val="00651598"/>
    <w:rsid w:val="00682DD9"/>
    <w:rsid w:val="00692558"/>
    <w:rsid w:val="00696C7A"/>
    <w:rsid w:val="006C451D"/>
    <w:rsid w:val="006C53E5"/>
    <w:rsid w:val="00725694"/>
    <w:rsid w:val="00733051"/>
    <w:rsid w:val="0075147B"/>
    <w:rsid w:val="007527F6"/>
    <w:rsid w:val="0075458F"/>
    <w:rsid w:val="00775D9A"/>
    <w:rsid w:val="00776EE3"/>
    <w:rsid w:val="007918FF"/>
    <w:rsid w:val="007975EB"/>
    <w:rsid w:val="007C2547"/>
    <w:rsid w:val="00886171"/>
    <w:rsid w:val="00891AA7"/>
    <w:rsid w:val="008B352B"/>
    <w:rsid w:val="008B4657"/>
    <w:rsid w:val="008D30CE"/>
    <w:rsid w:val="008E10B7"/>
    <w:rsid w:val="00901B3E"/>
    <w:rsid w:val="00944257"/>
    <w:rsid w:val="00964375"/>
    <w:rsid w:val="009672F9"/>
    <w:rsid w:val="009A7637"/>
    <w:rsid w:val="009C1451"/>
    <w:rsid w:val="00A07540"/>
    <w:rsid w:val="00A205E8"/>
    <w:rsid w:val="00A3332A"/>
    <w:rsid w:val="00A7233C"/>
    <w:rsid w:val="00A82A59"/>
    <w:rsid w:val="00AA05E0"/>
    <w:rsid w:val="00AA24BD"/>
    <w:rsid w:val="00AC75E3"/>
    <w:rsid w:val="00BA3415"/>
    <w:rsid w:val="00BB16E0"/>
    <w:rsid w:val="00BC2CAF"/>
    <w:rsid w:val="00BD4828"/>
    <w:rsid w:val="00C243F4"/>
    <w:rsid w:val="00C32DE0"/>
    <w:rsid w:val="00C35EB4"/>
    <w:rsid w:val="00C55690"/>
    <w:rsid w:val="00C9686D"/>
    <w:rsid w:val="00D14820"/>
    <w:rsid w:val="00DC011D"/>
    <w:rsid w:val="00E04F91"/>
    <w:rsid w:val="00E20666"/>
    <w:rsid w:val="00EB68A8"/>
    <w:rsid w:val="00ED22A3"/>
    <w:rsid w:val="00EF4502"/>
    <w:rsid w:val="00EF6BE7"/>
    <w:rsid w:val="00F745C1"/>
    <w:rsid w:val="00F80F5E"/>
    <w:rsid w:val="00FA1103"/>
    <w:rsid w:val="00FA2B1D"/>
    <w:rsid w:val="00FC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B02BF"/>
  <w15:chartTrackingRefBased/>
  <w15:docId w15:val="{D57D59FC-6FAC-4153-97F5-F598DF71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686D"/>
  </w:style>
  <w:style w:type="paragraph" w:styleId="a5">
    <w:name w:val="footer"/>
    <w:basedOn w:val="a"/>
    <w:link w:val="a6"/>
    <w:uiPriority w:val="99"/>
    <w:unhideWhenUsed/>
    <w:rsid w:val="00C9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686D"/>
  </w:style>
  <w:style w:type="paragraph" w:styleId="a7">
    <w:name w:val="Normal (Web)"/>
    <w:basedOn w:val="a"/>
    <w:uiPriority w:val="99"/>
    <w:semiHidden/>
    <w:unhideWhenUsed/>
    <w:rsid w:val="00D1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4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4257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502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5023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5023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023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5023E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073039"/>
    <w:pPr>
      <w:ind w:left="720"/>
      <w:contextualSpacing/>
    </w:pPr>
  </w:style>
  <w:style w:type="paragraph" w:styleId="af0">
    <w:name w:val="Revision"/>
    <w:hidden/>
    <w:uiPriority w:val="99"/>
    <w:semiHidden/>
    <w:rsid w:val="00403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1455</Words>
  <Characters>10466</Characters>
  <Application>Microsoft Office Word</Application>
  <DocSecurity>0</DocSecurity>
  <Lines>153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Dimitrieva Roza</dc:creator>
  <cp:keywords/>
  <dc:description/>
  <cp:lastModifiedBy>Tabolina Anna</cp:lastModifiedBy>
  <cp:revision>9</cp:revision>
  <dcterms:created xsi:type="dcterms:W3CDTF">2025-07-11T08:30:00Z</dcterms:created>
  <dcterms:modified xsi:type="dcterms:W3CDTF">2025-09-01T08:36:00Z</dcterms:modified>
</cp:coreProperties>
</file>